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801A8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D241C">
              <w:t>release</w:t>
            </w:r>
            <w:r w:rsidR="0011450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C645B6C" w:rsidR="00357C5E" w:rsidRDefault="00F64030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</w:t>
            </w:r>
            <w:r>
              <w:rPr>
                <w:rFonts w:eastAsia="Times New Roman" w:cstheme="minorHAnsi"/>
                <w:lang w:eastAsia="en-AU"/>
              </w:rPr>
              <w:t>LSK</w:t>
            </w:r>
            <w:r w:rsidRPr="00690997">
              <w:rPr>
                <w:rFonts w:eastAsia="Times New Roman" w:cstheme="minorHAnsi"/>
                <w:lang w:eastAsia="en-AU"/>
              </w:rPr>
              <w:t>2</w:t>
            </w:r>
            <w:r w:rsidR="00CB0317">
              <w:rPr>
                <w:rFonts w:eastAsia="Times New Roman" w:cstheme="minorHAnsi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61142FE6" w:rsidR="00357C5E" w:rsidRDefault="00CB05B1" w:rsidP="00357C5E">
            <w:pPr>
              <w:pStyle w:val="SIComponentTitle"/>
            </w:pPr>
            <w:r w:rsidRPr="00CB05B1">
              <w:t xml:space="preserve">Identify animals using </w:t>
            </w:r>
            <w:r w:rsidR="006A5C75">
              <w:t xml:space="preserve">electronic </w:t>
            </w:r>
            <w:r w:rsidR="00CC0F1C">
              <w:t xml:space="preserve">or </w:t>
            </w:r>
            <w:r w:rsidR="006A5C75">
              <w:t xml:space="preserve">other </w:t>
            </w:r>
            <w:r w:rsidRPr="00CB05B1">
              <w:t>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6CBE06" w14:textId="651AD1AC" w:rsidR="00CB05B1" w:rsidRPr="00CB05B1" w:rsidRDefault="00CB05B1" w:rsidP="00CB05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05B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for the identification of animals using 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electronic </w:t>
            </w:r>
            <w:r w:rsidR="00CC0F1C">
              <w:rPr>
                <w:rStyle w:val="SITempText-Green"/>
                <w:color w:val="000000" w:themeColor="text1"/>
                <w:sz w:val="20"/>
              </w:rPr>
              <w:t>and/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or other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systems</w:t>
            </w:r>
            <w:r w:rsidR="0011450C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CE32E9F" w14:textId="5E7E7986" w:rsidR="00CB05B1" w:rsidRPr="00CB05B1" w:rsidRDefault="00CB05B1" w:rsidP="00CB05B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05B1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11450C">
              <w:rPr>
                <w:rStyle w:val="SITempText-Green"/>
                <w:color w:val="000000" w:themeColor="text1"/>
                <w:sz w:val="20"/>
              </w:rPr>
              <w:t>applies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 to </w:t>
            </w:r>
            <w:r w:rsidR="0011450C">
              <w:rPr>
                <w:rStyle w:val="SITempText-Green"/>
                <w:color w:val="000000" w:themeColor="text1"/>
                <w:sz w:val="20"/>
              </w:rPr>
              <w:t>those who work under general supervision</w:t>
            </w:r>
            <w:r w:rsidR="0011450C" w:rsidRPr="00CB05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E23759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 xml:space="preserve"> where </w:t>
            </w:r>
            <w:r w:rsidR="00425569">
              <w:rPr>
                <w:rStyle w:val="SITempText-Green"/>
                <w:color w:val="000000" w:themeColor="text1"/>
                <w:sz w:val="20"/>
              </w:rPr>
              <w:t>animals</w:t>
            </w:r>
            <w:r w:rsidR="00425569" w:rsidRPr="00CB05B1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or carcases are identified using ear tags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, tail tags, tattoos, 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boluses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 or other Radio Frequency Identification Devices</w:t>
            </w:r>
            <w:r w:rsidRPr="00CB05B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062AE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730C66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730C66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01CEA20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3AB9E84" w:rsidR="00290C0B" w:rsidRDefault="00290C0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BD4FED">
        <w:trPr>
          <w:trHeight w:val="543"/>
        </w:trPr>
        <w:tc>
          <w:tcPr>
            <w:tcW w:w="2689" w:type="dxa"/>
          </w:tcPr>
          <w:p w14:paraId="200766C1" w14:textId="553AC3B8" w:rsidR="00715042" w:rsidRPr="00715042" w:rsidRDefault="00D9385D" w:rsidP="00BD4FE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1C8CF81" w:rsidR="00BE46B2" w:rsidRPr="00F64030" w:rsidRDefault="00F64030" w:rsidP="00F64030">
            <w:pPr>
              <w:pStyle w:val="SIText"/>
            </w:pPr>
            <w:r w:rsidRPr="00BD4FED">
              <w:rPr>
                <w:rStyle w:val="SITemporaryText-green"/>
                <w:rFonts w:cstheme="minorBidi"/>
                <w:color w:val="000000" w:themeColor="text1"/>
                <w:sz w:val="20"/>
              </w:rP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1450C" w14:paraId="2199339A" w14:textId="77777777" w:rsidTr="000F31BE">
        <w:tc>
          <w:tcPr>
            <w:tcW w:w="2689" w:type="dxa"/>
          </w:tcPr>
          <w:p w14:paraId="0B3554F4" w14:textId="4166DD07" w:rsidR="0011450C" w:rsidRDefault="0011450C" w:rsidP="00043E19">
            <w:pPr>
              <w:pStyle w:val="SIText"/>
            </w:pPr>
            <w:r>
              <w:t>1. Prepare to use electronic</w:t>
            </w:r>
            <w:r w:rsidR="006A5C75">
              <w:t xml:space="preserve"> or other</w:t>
            </w:r>
            <w:r>
              <w:t xml:space="preserve"> identification systems</w:t>
            </w:r>
          </w:p>
        </w:tc>
        <w:tc>
          <w:tcPr>
            <w:tcW w:w="6327" w:type="dxa"/>
          </w:tcPr>
          <w:p w14:paraId="43AEA8A4" w14:textId="0D1EA4EF" w:rsidR="0011450C" w:rsidRDefault="0011450C" w:rsidP="0011450C">
            <w:pPr>
              <w:pStyle w:val="SIText"/>
            </w:pPr>
            <w:r>
              <w:t>1.1 Identify the purpose for identification of individual animals</w:t>
            </w:r>
          </w:p>
          <w:p w14:paraId="1E88835B" w14:textId="0E6EF65D" w:rsidR="0011450C" w:rsidRDefault="0011450C" w:rsidP="0011450C">
            <w:pPr>
              <w:pStyle w:val="SIText"/>
            </w:pPr>
            <w:r>
              <w:t>1.2 Identify and follow start-up procedures for electronic readers</w:t>
            </w:r>
            <w:r w:rsidR="00CC0F1C">
              <w:t xml:space="preserve"> or other systems</w:t>
            </w:r>
          </w:p>
          <w:p w14:paraId="1808B876" w14:textId="778CB69A" w:rsidR="0011450C" w:rsidRDefault="0011450C" w:rsidP="00043E19">
            <w:pPr>
              <w:pStyle w:val="SIText"/>
            </w:pPr>
            <w:r>
              <w:t>1.3 Identify the consequences of incorrect identification of animals</w:t>
            </w:r>
          </w:p>
        </w:tc>
      </w:tr>
      <w:tr w:rsidR="00043E19" w14:paraId="1915290A" w14:textId="77777777" w:rsidTr="000F31BE">
        <w:tc>
          <w:tcPr>
            <w:tcW w:w="2689" w:type="dxa"/>
          </w:tcPr>
          <w:p w14:paraId="4CA92DE3" w14:textId="6BAA0A5C" w:rsidR="00043E19" w:rsidRDefault="0011450C" w:rsidP="00043E19">
            <w:pPr>
              <w:pStyle w:val="SIText"/>
            </w:pPr>
            <w:r>
              <w:t>2</w:t>
            </w:r>
            <w:r w:rsidR="00043E19">
              <w:t>. Identify animals using systems</w:t>
            </w:r>
          </w:p>
        </w:tc>
        <w:tc>
          <w:tcPr>
            <w:tcW w:w="6327" w:type="dxa"/>
          </w:tcPr>
          <w:p w14:paraId="2A17B323" w14:textId="55F62130" w:rsidR="00043E19" w:rsidRDefault="0011450C" w:rsidP="00043E19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1 </w:t>
            </w:r>
            <w:r w:rsidR="00043E19">
              <w:t>Operate the identification and recording system according to work instructions</w:t>
            </w:r>
          </w:p>
          <w:p w14:paraId="6A4016A3" w14:textId="42A12CC2" w:rsidR="00043E19" w:rsidRDefault="0011450C" w:rsidP="00043E19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2 </w:t>
            </w:r>
            <w:r w:rsidR="00043E19">
              <w:t xml:space="preserve">Identify animals electronically by scanning stock </w:t>
            </w:r>
            <w:r>
              <w:t>or carcasses</w:t>
            </w:r>
            <w:r w:rsidR="006A5C75">
              <w:t>, or by reading and recording tattoos</w:t>
            </w:r>
          </w:p>
          <w:p w14:paraId="11523057" w14:textId="5A11C733" w:rsidR="00043E19" w:rsidRDefault="0011450C" w:rsidP="00A304AE">
            <w:pPr>
              <w:pStyle w:val="SIText"/>
            </w:pPr>
            <w:r>
              <w:t>2</w:t>
            </w:r>
            <w:r w:rsidR="00043E19">
              <w:t>.</w:t>
            </w:r>
            <w:r>
              <w:t xml:space="preserve">3 </w:t>
            </w:r>
            <w:r w:rsidR="00425569">
              <w:t xml:space="preserve">Report any malfunctions of equipment and/or </w:t>
            </w:r>
            <w:r w:rsidR="00043E19">
              <w:t xml:space="preserve">errors in identification </w:t>
            </w:r>
            <w:r w:rsidR="00425569">
              <w:t>to supervisor</w:t>
            </w:r>
          </w:p>
        </w:tc>
      </w:tr>
      <w:tr w:rsidR="00043E19" w14:paraId="42A81C79" w14:textId="77777777" w:rsidTr="000F31BE">
        <w:tc>
          <w:tcPr>
            <w:tcW w:w="2689" w:type="dxa"/>
          </w:tcPr>
          <w:p w14:paraId="15CD48E1" w14:textId="755C6BB2" w:rsidR="00043E19" w:rsidRDefault="0011450C" w:rsidP="00043E19">
            <w:pPr>
              <w:pStyle w:val="SIText"/>
            </w:pPr>
            <w:r>
              <w:t>3</w:t>
            </w:r>
            <w:r w:rsidR="00043E19">
              <w:t xml:space="preserve">. </w:t>
            </w:r>
            <w:r>
              <w:t>C</w:t>
            </w:r>
            <w:r w:rsidR="00043E19">
              <w:t>lean and monitor identification system</w:t>
            </w:r>
            <w:r w:rsidR="006A5C75">
              <w:t xml:space="preserve"> equipment</w:t>
            </w:r>
          </w:p>
        </w:tc>
        <w:tc>
          <w:tcPr>
            <w:tcW w:w="6327" w:type="dxa"/>
          </w:tcPr>
          <w:p w14:paraId="1351D687" w14:textId="11809778" w:rsidR="0011450C" w:rsidRDefault="0011450C" w:rsidP="00043E19">
            <w:pPr>
              <w:pStyle w:val="SIText"/>
            </w:pPr>
            <w:r>
              <w:t>3</w:t>
            </w:r>
            <w:r w:rsidR="00043E19">
              <w:t xml:space="preserve">.1 </w:t>
            </w:r>
            <w:r>
              <w:t xml:space="preserve">Clean identification </w:t>
            </w:r>
            <w:r w:rsidR="006A5C75">
              <w:t>equipment</w:t>
            </w:r>
          </w:p>
          <w:p w14:paraId="7F718FD7" w14:textId="6FFFBCF1" w:rsidR="00043E19" w:rsidRDefault="0011450C" w:rsidP="00043E19">
            <w:pPr>
              <w:pStyle w:val="SIText"/>
            </w:pPr>
            <w:r>
              <w:t xml:space="preserve">3.2 </w:t>
            </w:r>
            <w:r w:rsidR="00043E19">
              <w:t xml:space="preserve">Undertake routine maintenance </w:t>
            </w:r>
            <w:r w:rsidR="006A5C75">
              <w:t xml:space="preserve">of equipment, </w:t>
            </w:r>
            <w:r>
              <w:t>following</w:t>
            </w:r>
            <w:r w:rsidR="00043E19">
              <w:t xml:space="preserve"> workplace requirements</w:t>
            </w:r>
          </w:p>
        </w:tc>
      </w:tr>
    </w:tbl>
    <w:p w14:paraId="685653D5" w14:textId="77777777" w:rsidR="00301710" w:rsidRDefault="00301710" w:rsidP="00301710">
      <w:pPr>
        <w:rPr>
          <w:ins w:id="0" w:author="Jenni Oldfield" w:date="2025-11-12T11:32:00Z" w16du:dateUtc="2025-11-12T00:32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01710" w:rsidRPr="00C32CE5" w:rsidDel="002D04CE" w14:paraId="04366286" w14:textId="160927C1" w:rsidTr="0020652E">
        <w:trPr>
          <w:ins w:id="1" w:author="Jenni Oldfield" w:date="2025-11-12T11:32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0D69" w14:textId="71F03B33" w:rsidR="00301710" w:rsidRPr="00C32CE5" w:rsidDel="002D04CE" w:rsidRDefault="00301710" w:rsidP="0020652E">
            <w:pPr>
              <w:spacing w:after="160" w:line="259" w:lineRule="auto"/>
              <w:rPr>
                <w:ins w:id="2" w:author="Jenni Oldfield" w:date="2025-11-12T11:32:00Z" w16du:dateUtc="2025-11-12T00:32:00Z"/>
                <w:moveFrom w:id="3" w:author="Lucinda O'Brien" w:date="2025-11-13T10:26:00Z" w16du:dateUtc="2025-11-12T23:26:00Z"/>
                <w:b/>
              </w:rPr>
            </w:pPr>
            <w:moveFromRangeStart w:id="4" w:author="Lucinda O'Brien" w:date="2025-11-13T10:26:00Z" w:name="move213921979"/>
            <w:moveFrom w:id="5" w:author="Lucinda O'Brien" w:date="2025-11-13T10:26:00Z" w16du:dateUtc="2025-11-12T23:26:00Z">
              <w:ins w:id="6" w:author="Jenni Oldfield" w:date="2025-11-12T11:32:00Z" w16du:dateUtc="2025-11-12T00:32:00Z">
                <w:r w:rsidRPr="00C32CE5" w:rsidDel="002D04CE">
                  <w:rPr>
                    <w:b/>
                  </w:rPr>
                  <w:t xml:space="preserve">Range </w:t>
                </w:r>
                <w:r w:rsidDel="002D04CE">
                  <w:rPr>
                    <w:b/>
                  </w:rPr>
                  <w:t>o</w:t>
                </w:r>
                <w:r w:rsidRPr="00C32CE5" w:rsidDel="002D04CE">
                  <w:rPr>
                    <w:b/>
                  </w:rPr>
                  <w:t>f Conditions</w:t>
                </w:r>
              </w:ins>
            </w:moveFrom>
          </w:p>
          <w:p w14:paraId="389E58BA" w14:textId="55858B3F" w:rsidR="00301710" w:rsidRPr="002D6693" w:rsidDel="002D04CE" w:rsidRDefault="00301710" w:rsidP="0020652E">
            <w:pPr>
              <w:pStyle w:val="SIText-Italics"/>
              <w:rPr>
                <w:ins w:id="7" w:author="Jenni Oldfield" w:date="2025-11-12T11:32:00Z" w16du:dateUtc="2025-11-12T00:32:00Z"/>
                <w:moveFrom w:id="8" w:author="Lucinda O'Brien" w:date="2025-11-13T10:26:00Z" w16du:dateUtc="2025-11-12T23:26:00Z"/>
              </w:rPr>
            </w:pPr>
            <w:moveFrom w:id="9" w:author="Lucinda O'Brien" w:date="2025-11-13T10:26:00Z" w16du:dateUtc="2025-11-12T23:26:00Z">
              <w:ins w:id="10" w:author="Jenni Oldfield" w:date="2025-11-12T11:32:00Z" w16du:dateUtc="2025-11-12T00:32:00Z">
                <w:r w:rsidRPr="002D6693" w:rsidDel="002D04CE">
                  <w:t xml:space="preserve">This section specifies different work environments and conditions </w:t>
                </w:r>
                <w:r w:rsidDel="002D04CE">
                  <w:t>in which the task may be performed</w:t>
                </w:r>
                <w:r w:rsidRPr="002D6693" w:rsidDel="002D04CE">
                  <w:t xml:space="preserve">. </w:t>
                </w:r>
              </w:ins>
            </w:moveFrom>
          </w:p>
          <w:p w14:paraId="2DBE9A68" w14:textId="4C05CFFE" w:rsidR="00301710" w:rsidRPr="00C32CE5" w:rsidDel="002D04CE" w:rsidRDefault="00301710" w:rsidP="0020652E">
            <w:pPr>
              <w:pStyle w:val="SIText-Italics"/>
              <w:rPr>
                <w:ins w:id="11" w:author="Jenni Oldfield" w:date="2025-11-12T11:32:00Z" w16du:dateUtc="2025-11-12T00:32:00Z"/>
                <w:moveFrom w:id="12" w:author="Lucinda O'Brien" w:date="2025-11-13T10:26:00Z" w16du:dateUtc="2025-11-12T23:26:00Z"/>
              </w:rPr>
            </w:pPr>
            <w:moveFrom w:id="13" w:author="Lucinda O'Brien" w:date="2025-11-13T10:26:00Z" w16du:dateUtc="2025-11-12T23:26:00Z">
              <w:ins w:id="14" w:author="Jenni Oldfield" w:date="2025-11-12T11:32:00Z" w16du:dateUtc="2025-11-12T00:32:00Z">
                <w:r w:rsidRPr="002D6693" w:rsidDel="002D04CE">
                  <w:t xml:space="preserve">This unit must be delivered in one of the following </w:t>
                </w:r>
                <w:r w:rsidDel="002D04CE">
                  <w:t>registered meat processing wor</w:t>
                </w:r>
                <w:r w:rsidRPr="002D6693" w:rsidDel="002D04CE">
                  <w:t>k environments.</w:t>
                </w:r>
              </w:ins>
            </w:moveFrom>
          </w:p>
        </w:tc>
      </w:tr>
      <w:tr w:rsidR="00301710" w:rsidRPr="00C32CE5" w:rsidDel="002D04CE" w14:paraId="2CEB12F0" w14:textId="557E463C" w:rsidTr="0020652E">
        <w:trPr>
          <w:ins w:id="15" w:author="Jenni Oldfield" w:date="2025-11-12T11:3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60E2" w14:textId="522C8E1E" w:rsidR="00301710" w:rsidRPr="00C32CE5" w:rsidDel="002D04CE" w:rsidRDefault="00301710" w:rsidP="0020652E">
            <w:pPr>
              <w:pStyle w:val="SIText"/>
              <w:rPr>
                <w:ins w:id="16" w:author="Jenni Oldfield" w:date="2025-11-12T11:32:00Z" w16du:dateUtc="2025-11-12T00:32:00Z"/>
                <w:moveFrom w:id="17" w:author="Lucinda O'Brien" w:date="2025-11-13T10:26:00Z" w16du:dateUtc="2025-11-12T23:26:00Z"/>
              </w:rPr>
            </w:pPr>
            <w:moveFrom w:id="18" w:author="Lucinda O'Brien" w:date="2025-11-13T10:26:00Z" w16du:dateUtc="2025-11-12T23:26:00Z">
              <w:ins w:id="19" w:author="Jenni Oldfield" w:date="2025-11-12T11:32:00Z" w16du:dateUtc="2025-11-12T00:32:00Z">
                <w:r w:rsidRPr="00C32CE5" w:rsidDel="002D04CE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78C66" w14:textId="5FD614A4" w:rsidR="00301710" w:rsidRPr="00C32CE5" w:rsidDel="002D04CE" w:rsidRDefault="00301710" w:rsidP="0020652E">
            <w:pPr>
              <w:pStyle w:val="SIBulletList1"/>
              <w:rPr>
                <w:ins w:id="20" w:author="Jenni Oldfield" w:date="2025-11-12T11:32:00Z" w16du:dateUtc="2025-11-12T00:32:00Z"/>
                <w:moveFrom w:id="21" w:author="Lucinda O'Brien" w:date="2025-11-13T10:26:00Z" w16du:dateUtc="2025-11-12T23:26:00Z"/>
              </w:rPr>
            </w:pPr>
            <w:moveFrom w:id="22" w:author="Lucinda O'Brien" w:date="2025-11-13T10:26:00Z" w16du:dateUtc="2025-11-12T23:26:00Z">
              <w:ins w:id="23" w:author="Jenni Oldfield" w:date="2025-11-12T11:32:00Z" w16du:dateUtc="2025-11-12T00:32:00Z">
                <w:r w:rsidRPr="00C32CE5" w:rsidDel="002D04CE">
                  <w:t xml:space="preserve">operating fewer than four days a week with a small throughput for one or more, small or large, species, or </w:t>
                </w:r>
              </w:ins>
            </w:moveFrom>
          </w:p>
          <w:p w14:paraId="79221E23" w14:textId="3F3E5637" w:rsidR="00301710" w:rsidRPr="00C32CE5" w:rsidDel="002D04CE" w:rsidRDefault="00301710" w:rsidP="0020652E">
            <w:pPr>
              <w:pStyle w:val="SIBulletList1"/>
              <w:rPr>
                <w:ins w:id="24" w:author="Jenni Oldfield" w:date="2025-11-12T11:32:00Z" w16du:dateUtc="2025-11-12T00:32:00Z"/>
                <w:moveFrom w:id="25" w:author="Lucinda O'Brien" w:date="2025-11-13T10:26:00Z" w16du:dateUtc="2025-11-12T23:26:00Z"/>
                <w:i/>
              </w:rPr>
            </w:pPr>
            <w:moveFrom w:id="26" w:author="Lucinda O'Brien" w:date="2025-11-13T10:26:00Z" w16du:dateUtc="2025-11-12T23:26:00Z">
              <w:ins w:id="27" w:author="Jenni Oldfield" w:date="2025-11-12T11:32:00Z" w16du:dateUtc="2025-11-12T00:32:00Z">
                <w:r w:rsidRPr="00C32CE5" w:rsidDel="002D04CE">
                  <w:t>employing fewer than four workers on the processing floor</w:t>
                </w:r>
              </w:ins>
            </w:moveFrom>
          </w:p>
        </w:tc>
      </w:tr>
      <w:tr w:rsidR="00301710" w:rsidRPr="00C32CE5" w:rsidDel="002D04CE" w14:paraId="4F8A6745" w14:textId="680C85A0" w:rsidTr="0020652E">
        <w:trPr>
          <w:ins w:id="28" w:author="Jenni Oldfield" w:date="2025-11-12T11:32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3C28" w14:textId="43D9EF80" w:rsidR="00301710" w:rsidRPr="00C32CE5" w:rsidDel="002D04CE" w:rsidRDefault="00301710" w:rsidP="0020652E">
            <w:pPr>
              <w:pStyle w:val="SIText"/>
              <w:rPr>
                <w:ins w:id="29" w:author="Jenni Oldfield" w:date="2025-11-12T11:32:00Z" w16du:dateUtc="2025-11-12T00:32:00Z"/>
                <w:moveFrom w:id="30" w:author="Lucinda O'Brien" w:date="2025-11-13T10:26:00Z" w16du:dateUtc="2025-11-12T23:26:00Z"/>
              </w:rPr>
            </w:pPr>
            <w:moveFrom w:id="31" w:author="Lucinda O'Brien" w:date="2025-11-13T10:26:00Z" w16du:dateUtc="2025-11-12T23:26:00Z">
              <w:ins w:id="32" w:author="Jenni Oldfield" w:date="2025-11-12T11:32:00Z" w16du:dateUtc="2025-11-12T00:32:00Z">
                <w:r w:rsidRPr="00C32CE5" w:rsidDel="002D04CE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AA27F" w14:textId="3190E065" w:rsidR="00301710" w:rsidRPr="00C32CE5" w:rsidDel="002D04CE" w:rsidRDefault="00301710" w:rsidP="0020652E">
            <w:pPr>
              <w:pStyle w:val="SIBulletList1"/>
              <w:rPr>
                <w:ins w:id="33" w:author="Jenni Oldfield" w:date="2025-11-12T11:32:00Z" w16du:dateUtc="2025-11-12T00:32:00Z"/>
                <w:moveFrom w:id="34" w:author="Lucinda O'Brien" w:date="2025-11-13T10:26:00Z" w16du:dateUtc="2025-11-12T23:26:00Z"/>
              </w:rPr>
            </w:pPr>
            <w:moveFrom w:id="35" w:author="Lucinda O'Brien" w:date="2025-11-13T10:26:00Z" w16du:dateUtc="2025-11-12T23:26:00Z">
              <w:ins w:id="36" w:author="Jenni Oldfield" w:date="2025-11-12T11:32:00Z" w16du:dateUtc="2025-11-12T00:32:00Z">
                <w:r w:rsidRPr="00C32CE5" w:rsidDel="002D04CE">
                  <w:t xml:space="preserve">operating more than four days a week with a throughput for one or more, small or large, species, or </w:t>
                </w:r>
              </w:ins>
            </w:moveFrom>
          </w:p>
          <w:p w14:paraId="3408C56B" w14:textId="1821E9A1" w:rsidR="00301710" w:rsidRPr="00C32CE5" w:rsidDel="002D04CE" w:rsidRDefault="00301710" w:rsidP="0020652E">
            <w:pPr>
              <w:pStyle w:val="SIBulletList1"/>
              <w:rPr>
                <w:ins w:id="37" w:author="Jenni Oldfield" w:date="2025-11-12T11:32:00Z" w16du:dateUtc="2025-11-12T00:32:00Z"/>
                <w:moveFrom w:id="38" w:author="Lucinda O'Brien" w:date="2025-11-13T10:26:00Z" w16du:dateUtc="2025-11-12T23:26:00Z"/>
              </w:rPr>
            </w:pPr>
            <w:moveFrom w:id="39" w:author="Lucinda O'Brien" w:date="2025-11-13T10:26:00Z" w16du:dateUtc="2025-11-12T23:26:00Z">
              <w:ins w:id="40" w:author="Jenni Oldfield" w:date="2025-11-12T11:32:00Z" w16du:dateUtc="2025-11-12T00:32:00Z">
                <w:r w:rsidRPr="00C32CE5" w:rsidDel="002D04CE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1450C" w14:paraId="09B26D8C" w14:textId="77777777" w:rsidTr="000F31BE">
        <w:tc>
          <w:tcPr>
            <w:tcW w:w="2689" w:type="dxa"/>
          </w:tcPr>
          <w:p w14:paraId="1FBD352F" w14:textId="594E0BF7" w:rsidR="0011450C" w:rsidRPr="00042300" w:rsidRDefault="0011450C" w:rsidP="0011450C">
            <w:pPr>
              <w:pStyle w:val="SIText"/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6327" w:type="dxa"/>
          </w:tcPr>
          <w:p w14:paraId="38AE16EE" w14:textId="58AF57F6" w:rsidR="0011450C" w:rsidRPr="00BD4FED" w:rsidRDefault="0011450C" w:rsidP="00BD4FED">
            <w:pPr>
              <w:pStyle w:val="SIBulletList1"/>
              <w:tabs>
                <w:tab w:val="clear" w:pos="357"/>
                <w:tab w:val="num" w:pos="360"/>
              </w:tabs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Interpret procedures to operate animal identification system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4896E5A5" w:rsidR="00CF29BC" w:rsidRPr="00042300" w:rsidRDefault="0011450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63FF389" w14:textId="1525561D" w:rsidR="00E4130D" w:rsidRDefault="0011450C" w:rsidP="00E4130D">
            <w:pPr>
              <w:pStyle w:val="SIBulletList1"/>
            </w:pPr>
            <w:r>
              <w:t>Interact with team members</w:t>
            </w:r>
            <w:r w:rsidR="00F64030">
              <w:t xml:space="preserve"> and/or supervisor</w:t>
            </w:r>
            <w:r>
              <w:t xml:space="preserve"> where there are errors, no tags or </w:t>
            </w:r>
            <w:r w:rsidR="005D2B0E">
              <w:t>status alerts</w:t>
            </w:r>
          </w:p>
          <w:p w14:paraId="3FC6B2C7" w14:textId="4C5AA135" w:rsidR="005D2B0E" w:rsidRPr="00042300" w:rsidRDefault="005D2B0E" w:rsidP="00E4130D">
            <w:pPr>
              <w:pStyle w:val="SIBulletList1"/>
            </w:pPr>
            <w:r>
              <w:t xml:space="preserve">Use industry terms related to animal identifications, including Property Identification Codes, National Vendor Declarations (NVDs), electronic NVDs </w:t>
            </w:r>
          </w:p>
        </w:tc>
      </w:tr>
    </w:tbl>
    <w:tbl>
      <w:tblPr>
        <w:tblStyle w:val="TableGrid"/>
        <w:tblpPr w:leftFromText="180" w:rightFromText="180" w:vertAnchor="text" w:horzAnchor="margin" w:tblpY="32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D04CE" w:rsidRPr="00C32CE5" w14:paraId="39BC9EB6" w14:textId="77777777" w:rsidTr="002D04C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F378C" w14:textId="77777777" w:rsidR="002D04CE" w:rsidRPr="00C32CE5" w:rsidRDefault="002D04CE" w:rsidP="002D04CE">
            <w:pPr>
              <w:spacing w:after="160" w:line="259" w:lineRule="auto"/>
              <w:rPr>
                <w:moveTo w:id="41" w:author="Lucinda O'Brien" w:date="2025-11-13T10:26:00Z" w16du:dateUtc="2025-11-12T23:26:00Z"/>
                <w:b/>
              </w:rPr>
            </w:pPr>
            <w:moveToRangeStart w:id="42" w:author="Lucinda O'Brien" w:date="2025-11-13T10:26:00Z" w:name="move213921979"/>
            <w:moveTo w:id="43" w:author="Lucinda O'Brien" w:date="2025-11-13T10:26:00Z" w16du:dateUtc="2025-11-12T23:2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CB2C955" w14:textId="77777777" w:rsidR="002D04CE" w:rsidRPr="002D6693" w:rsidRDefault="002D04CE" w:rsidP="002D04CE">
            <w:pPr>
              <w:pStyle w:val="SIText-Italics"/>
              <w:rPr>
                <w:moveTo w:id="44" w:author="Lucinda O'Brien" w:date="2025-11-13T10:26:00Z" w16du:dateUtc="2025-11-12T23:26:00Z"/>
              </w:rPr>
            </w:pPr>
            <w:moveTo w:id="45" w:author="Lucinda O'Brien" w:date="2025-11-13T10:26:00Z" w16du:dateUtc="2025-11-12T23:2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11E282B2" w14:textId="77777777" w:rsidR="002D04CE" w:rsidRPr="00C32CE5" w:rsidRDefault="002D04CE" w:rsidP="002D04CE">
            <w:pPr>
              <w:pStyle w:val="SIText-Italics"/>
              <w:rPr>
                <w:moveTo w:id="46" w:author="Lucinda O'Brien" w:date="2025-11-13T10:26:00Z" w16du:dateUtc="2025-11-12T23:26:00Z"/>
              </w:rPr>
            </w:pPr>
            <w:moveTo w:id="47" w:author="Lucinda O'Brien" w:date="2025-11-13T10:26:00Z" w16du:dateUtc="2025-11-12T23:2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2D04CE" w:rsidRPr="00C32CE5" w14:paraId="7025F398" w14:textId="77777777" w:rsidTr="002D04C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80DD" w14:textId="77777777" w:rsidR="002D04CE" w:rsidRPr="00C32CE5" w:rsidRDefault="002D04CE" w:rsidP="002D04CE">
            <w:pPr>
              <w:pStyle w:val="SIText"/>
              <w:rPr>
                <w:moveTo w:id="48" w:author="Lucinda O'Brien" w:date="2025-11-13T10:26:00Z" w16du:dateUtc="2025-11-12T23:26:00Z"/>
              </w:rPr>
            </w:pPr>
            <w:moveTo w:id="49" w:author="Lucinda O'Brien" w:date="2025-11-13T10:26:00Z" w16du:dateUtc="2025-11-12T23:2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96278" w14:textId="77777777" w:rsidR="002D04CE" w:rsidRPr="00C32CE5" w:rsidRDefault="002D04CE" w:rsidP="002D04CE">
            <w:pPr>
              <w:pStyle w:val="SIBulletList1"/>
              <w:rPr>
                <w:moveTo w:id="50" w:author="Lucinda O'Brien" w:date="2025-11-13T10:26:00Z" w16du:dateUtc="2025-11-12T23:26:00Z"/>
              </w:rPr>
            </w:pPr>
            <w:moveTo w:id="51" w:author="Lucinda O'Brien" w:date="2025-11-13T10:26:00Z" w16du:dateUtc="2025-11-12T23:2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4237AAC" w14:textId="77777777" w:rsidR="002D04CE" w:rsidRPr="00C32CE5" w:rsidRDefault="002D04CE" w:rsidP="002D04CE">
            <w:pPr>
              <w:pStyle w:val="SIBulletList1"/>
              <w:rPr>
                <w:moveTo w:id="52" w:author="Lucinda O'Brien" w:date="2025-11-13T10:26:00Z" w16du:dateUtc="2025-11-12T23:26:00Z"/>
                <w:i/>
              </w:rPr>
            </w:pPr>
            <w:moveTo w:id="53" w:author="Lucinda O'Brien" w:date="2025-11-13T10:26:00Z" w16du:dateUtc="2025-11-12T23:26:00Z">
              <w:r w:rsidRPr="00C32CE5">
                <w:t>employing fewer than four workers on the processing floor</w:t>
              </w:r>
            </w:moveTo>
          </w:p>
        </w:tc>
      </w:tr>
      <w:tr w:rsidR="002D04CE" w:rsidRPr="00C32CE5" w14:paraId="0EA6207F" w14:textId="77777777" w:rsidTr="002D04C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F099F" w14:textId="77777777" w:rsidR="002D04CE" w:rsidRPr="00C32CE5" w:rsidRDefault="002D04CE" w:rsidP="002D04CE">
            <w:pPr>
              <w:pStyle w:val="SIText"/>
              <w:rPr>
                <w:moveTo w:id="54" w:author="Lucinda O'Brien" w:date="2025-11-13T10:26:00Z" w16du:dateUtc="2025-11-12T23:26:00Z"/>
              </w:rPr>
            </w:pPr>
            <w:moveTo w:id="55" w:author="Lucinda O'Brien" w:date="2025-11-13T10:26:00Z" w16du:dateUtc="2025-11-12T23:2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11F43" w14:textId="77777777" w:rsidR="002D04CE" w:rsidRPr="00C32CE5" w:rsidRDefault="002D04CE" w:rsidP="002D04CE">
            <w:pPr>
              <w:pStyle w:val="SIBulletList1"/>
              <w:rPr>
                <w:moveTo w:id="56" w:author="Lucinda O'Brien" w:date="2025-11-13T10:26:00Z" w16du:dateUtc="2025-11-12T23:26:00Z"/>
              </w:rPr>
            </w:pPr>
            <w:moveTo w:id="57" w:author="Lucinda O'Brien" w:date="2025-11-13T10:26:00Z" w16du:dateUtc="2025-11-12T23:2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02B9029E" w14:textId="77777777" w:rsidR="002D04CE" w:rsidRPr="00C32CE5" w:rsidRDefault="002D04CE" w:rsidP="002D04CE">
            <w:pPr>
              <w:pStyle w:val="SIBulletList1"/>
              <w:rPr>
                <w:moveTo w:id="58" w:author="Lucinda O'Brien" w:date="2025-11-13T10:26:00Z" w16du:dateUtc="2025-11-12T23:26:00Z"/>
              </w:rPr>
            </w:pPr>
            <w:moveTo w:id="59" w:author="Lucinda O'Brien" w:date="2025-11-13T10:26:00Z" w16du:dateUtc="2025-11-12T23:26:00Z">
              <w:r w:rsidRPr="00C32CE5">
                <w:t>employing more than four workers on the processing floor</w:t>
              </w:r>
            </w:moveTo>
          </w:p>
        </w:tc>
      </w:tr>
      <w:moveToRangeEnd w:id="42"/>
    </w:tbl>
    <w:p w14:paraId="0850A715" w14:textId="7B23F0B7" w:rsidR="00600188" w:rsidRDefault="00600188" w:rsidP="00F1749F">
      <w:pPr>
        <w:rPr>
          <w:ins w:id="60" w:author="Lucinda O'Brien" w:date="2025-11-13T10:26:00Z" w16du:dateUtc="2025-11-12T23:26:00Z"/>
        </w:rPr>
      </w:pPr>
    </w:p>
    <w:p w14:paraId="62084469" w14:textId="77777777" w:rsidR="002D04CE" w:rsidRDefault="002D04CE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4362637" w:rsidR="002B6FFD" w:rsidRDefault="005D2B0E" w:rsidP="00B93720">
            <w:pPr>
              <w:pStyle w:val="SIText"/>
            </w:pPr>
            <w:r w:rsidRPr="000B7BA2">
              <w:t>AMP</w:t>
            </w:r>
            <w:r w:rsidR="00F64030">
              <w:t>LSK</w:t>
            </w:r>
            <w:r>
              <w:t>2</w:t>
            </w:r>
            <w:r w:rsidR="00CB0317">
              <w:t>07</w:t>
            </w:r>
            <w:r w:rsidRPr="000B7BA2">
              <w:t xml:space="preserve"> Identify animals using electronic </w:t>
            </w:r>
            <w:r w:rsidR="00CC0F1C">
              <w:t xml:space="preserve">or </w:t>
            </w:r>
            <w:r w:rsidR="006A5C75">
              <w:t xml:space="preserve">other </w:t>
            </w:r>
            <w:r w:rsidRPr="000B7BA2">
              <w:t xml:space="preserve">systems </w:t>
            </w:r>
          </w:p>
        </w:tc>
        <w:tc>
          <w:tcPr>
            <w:tcW w:w="2254" w:type="dxa"/>
          </w:tcPr>
          <w:p w14:paraId="30E795CC" w14:textId="3D75047C" w:rsidR="002B6FFD" w:rsidRDefault="005D2B0E" w:rsidP="00E038F9">
            <w:pPr>
              <w:pStyle w:val="SIText"/>
            </w:pPr>
            <w:r w:rsidRPr="000B7BA2">
              <w:t xml:space="preserve">AMPA2007 Identify animals using electronic systems </w:t>
            </w:r>
          </w:p>
        </w:tc>
        <w:tc>
          <w:tcPr>
            <w:tcW w:w="2254" w:type="dxa"/>
          </w:tcPr>
          <w:p w14:paraId="6F2B1088" w14:textId="7DE3EF39" w:rsidR="005D2B0E" w:rsidRPr="0083742E" w:rsidRDefault="005D2B0E" w:rsidP="00E038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</w:t>
            </w:r>
            <w:r w:rsidR="000D1621">
              <w:rPr>
                <w:rStyle w:val="SITempText-Green"/>
                <w:color w:val="000000" w:themeColor="text1"/>
                <w:sz w:val="20"/>
              </w:rPr>
              <w:t xml:space="preserve">sector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 xml:space="preserve">code </w:t>
            </w:r>
            <w:r w:rsidR="006A5C7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6226241F" w14:textId="77777777" w:rsidR="005D2B0E" w:rsidRDefault="005D2B0E" w:rsidP="00E038F9">
            <w:pPr>
              <w:pStyle w:val="SIText"/>
              <w:rPr>
                <w:ins w:id="61" w:author="Jenni Oldfield" w:date="2025-11-12T11:32:00Z" w16du:dateUtc="2025-11-12T00:32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F33BB7E" w14:textId="6BAC5633" w:rsidR="004C5383" w:rsidRPr="0083742E" w:rsidDel="002D04CE" w:rsidRDefault="004C5383" w:rsidP="00E038F9">
            <w:pPr>
              <w:pStyle w:val="SIText"/>
              <w:rPr>
                <w:del w:id="62" w:author="Lucinda O'Brien" w:date="2025-11-13T10:26:00Z" w16du:dateUtc="2025-11-12T23:26:00Z"/>
                <w:rStyle w:val="SITempText-Green"/>
                <w:color w:val="000000" w:themeColor="text1"/>
                <w:sz w:val="20"/>
              </w:rPr>
            </w:pPr>
            <w:ins w:id="63" w:author="Jenni Oldfield" w:date="2025-11-12T11:32:00Z" w16du:dateUtc="2025-11-12T00:32:00Z">
              <w:del w:id="64" w:author="Lucinda O'Brien" w:date="2025-11-13T10:26:00Z" w16du:dateUtc="2025-11-12T23:26:00Z">
                <w:r w:rsidDel="002D04CE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C4496B2" w14:textId="77777777" w:rsidR="005D2B0E" w:rsidRPr="0083742E" w:rsidRDefault="005D2B0E" w:rsidP="00E038F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B600680" w14:textId="77777777" w:rsidR="002D04CE" w:rsidRPr="0083742E" w:rsidRDefault="002D04CE" w:rsidP="002D04CE">
            <w:pPr>
              <w:pStyle w:val="SIText"/>
              <w:rPr>
                <w:ins w:id="65" w:author="Lucinda O'Brien" w:date="2025-11-13T10:26:00Z" w16du:dateUtc="2025-11-12T23:26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26:00Z" w16du:dateUtc="2025-11-12T23:2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744EBB07" w14:textId="552CFA53" w:rsidR="002B6FFD" w:rsidRDefault="00392953" w:rsidP="005A6D2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92953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B5C6F">
              <w:rPr>
                <w:rStyle w:val="SITempText-Green"/>
                <w:color w:val="000000" w:themeColor="text1"/>
                <w:sz w:val="20"/>
              </w:rPr>
              <w:t>-</w:t>
            </w:r>
            <w:r w:rsidRPr="00392953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838ADC9" w:rsidR="00E038F9" w:rsidRPr="005A6D21" w:rsidRDefault="00E038F9" w:rsidP="005A6D21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C64C620" w:rsidR="002941AB" w:rsidRDefault="004B5C6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del w:id="67" w:author="Lucinda O'Brien" w:date="2025-11-13T10:26:00Z" w16du:dateUtc="2025-11-12T23:26:00Z">
        <w:r w:rsidDel="002D04CE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78AF42E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64030" w:rsidRPr="000B7BA2">
              <w:t>AMP</w:t>
            </w:r>
            <w:r w:rsidR="00F64030">
              <w:t>LSK</w:t>
            </w:r>
            <w:r w:rsidR="00A97D68">
              <w:t>2</w:t>
            </w:r>
            <w:r w:rsidR="00CB0317">
              <w:t>07</w:t>
            </w:r>
            <w:r w:rsidR="00F64030" w:rsidRPr="000B7BA2">
              <w:t xml:space="preserve"> </w:t>
            </w:r>
            <w:r w:rsidR="000B7BA2" w:rsidRPr="000B7BA2">
              <w:t xml:space="preserve">Identify animals using electronic </w:t>
            </w:r>
            <w:r w:rsidR="00CC0F1C">
              <w:t xml:space="preserve">or </w:t>
            </w:r>
            <w:r w:rsidR="006A5C75">
              <w:t xml:space="preserve">other </w:t>
            </w:r>
            <w:r w:rsidR="000B7BA2" w:rsidRPr="000B7BA2">
              <w:t>systems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0E7507B2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C5597CD" w14:textId="35ED19A9" w:rsidR="00290C0B" w:rsidRDefault="00145CA6" w:rsidP="00290C0B">
            <w:pPr>
              <w:pStyle w:val="SIText"/>
            </w:pPr>
            <w:r w:rsidRPr="009B2D0A">
              <w:t>There must be evidence that the individual has</w:t>
            </w:r>
            <w:r w:rsidR="005D2B0E" w:rsidRPr="00DA3855">
              <w:t xml:space="preserve"> identif</w:t>
            </w:r>
            <w:r w:rsidR="005D2B0E">
              <w:t xml:space="preserve">ied </w:t>
            </w:r>
            <w:r w:rsidR="00F64030">
              <w:t>animals</w:t>
            </w:r>
            <w:r w:rsidR="00290C0B">
              <w:t xml:space="preserve"> using electronic </w:t>
            </w:r>
            <w:r w:rsidR="006A5C75">
              <w:t xml:space="preserve">or other </w:t>
            </w:r>
            <w:r w:rsidR="00290C0B">
              <w:t xml:space="preserve">systems, following workplace requirements, in a micro or larger meat processing premises. </w:t>
            </w:r>
          </w:p>
          <w:p w14:paraId="2AAD8EBB" w14:textId="42866736" w:rsidR="00290C0B" w:rsidRPr="003D723E" w:rsidDel="00031BE8" w:rsidRDefault="00290C0B" w:rsidP="00290C0B">
            <w:pPr>
              <w:pStyle w:val="SIText"/>
              <w:rPr>
                <w:del w:id="68" w:author="Jenni Oldfield" w:date="2025-11-12T11:33:00Z" w16du:dateUtc="2025-11-12T00:33:00Z"/>
                <w:b/>
                <w:bCs/>
              </w:rPr>
            </w:pPr>
            <w:del w:id="69" w:author="Jenni Oldfield" w:date="2025-11-12T11:33:00Z" w16du:dateUtc="2025-11-12T00:33:00Z">
              <w:r w:rsidDel="00031BE8">
                <w:rPr>
                  <w:b/>
                  <w:bCs/>
                </w:rPr>
                <w:delText>In m</w:delText>
              </w:r>
              <w:r w:rsidRPr="003D723E" w:rsidDel="00031BE8">
                <w:rPr>
                  <w:b/>
                  <w:bCs/>
                </w:rPr>
                <w:delText xml:space="preserve">icro </w:delText>
              </w:r>
              <w:r w:rsidDel="00031BE8">
                <w:rPr>
                  <w:b/>
                  <w:bCs/>
                </w:rPr>
                <w:delText>meat processing premises</w:delText>
              </w:r>
            </w:del>
          </w:p>
          <w:p w14:paraId="5F496E21" w14:textId="45E900A4" w:rsidR="00290C0B" w:rsidRPr="003D723E" w:rsidDel="00031BE8" w:rsidRDefault="00290C0B" w:rsidP="00290C0B">
            <w:pPr>
              <w:pStyle w:val="SIText"/>
              <w:rPr>
                <w:del w:id="70" w:author="Jenni Oldfield" w:date="2025-11-12T11:33:00Z" w16du:dateUtc="2025-11-12T00:33:00Z"/>
              </w:rPr>
            </w:pPr>
            <w:del w:id="71" w:author="Jenni Oldfield" w:date="2025-11-12T11:33:00Z" w16du:dateUtc="2025-11-12T00:33:00Z">
              <w:r w:rsidDel="00031BE8">
                <w:delText>The</w:delText>
              </w:r>
              <w:r w:rsidRPr="003D723E" w:rsidDel="00031BE8">
                <w:delText xml:space="preserve"> assessor </w:delText>
              </w:r>
              <w:r w:rsidDel="00031BE8">
                <w:delText>must</w:delText>
              </w:r>
              <w:r w:rsidRPr="003D723E" w:rsidDel="00031BE8">
                <w:delText xml:space="preserve"> observe the </w:delText>
              </w:r>
              <w:r w:rsidDel="00031BE8">
                <w:delText>individual identify</w:delText>
              </w:r>
              <w:r w:rsidR="006A5C75" w:rsidDel="00031BE8">
                <w:delText>ing</w:delText>
              </w:r>
              <w:r w:rsidDel="00031BE8">
                <w:delText xml:space="preserve"> a minimum of </w:delText>
              </w:r>
              <w:r w:rsidR="00C63826" w:rsidDel="00031BE8">
                <w:delText>two</w:delText>
              </w:r>
              <w:r w:rsidR="006B57CC" w:rsidDel="00031BE8">
                <w:delText xml:space="preserve"> </w:delText>
              </w:r>
              <w:r w:rsidDel="00031BE8">
                <w:delText xml:space="preserve">animals and for small stock, a minimum of </w:delText>
              </w:r>
              <w:r w:rsidR="00C63826" w:rsidDel="00031BE8">
                <w:delText>six</w:delText>
              </w:r>
              <w:r w:rsidDel="00031BE8">
                <w:delText xml:space="preserve"> animals.</w:delText>
              </w:r>
            </w:del>
          </w:p>
          <w:p w14:paraId="1F12CBCC" w14:textId="47AE2855" w:rsidR="00290C0B" w:rsidRPr="003D723E" w:rsidDel="00031BE8" w:rsidRDefault="00290C0B" w:rsidP="00290C0B">
            <w:pPr>
              <w:pStyle w:val="SIText"/>
              <w:rPr>
                <w:del w:id="72" w:author="Jenni Oldfield" w:date="2025-11-12T11:33:00Z" w16du:dateUtc="2025-11-12T00:33:00Z"/>
              </w:rPr>
            </w:pPr>
            <w:del w:id="73" w:author="Jenni Oldfield" w:date="2025-11-12T11:33:00Z" w16du:dateUtc="2025-11-12T00:33:00Z">
              <w:r w:rsidDel="00031BE8">
                <w:delText>There must also be</w:delText>
              </w:r>
              <w:r w:rsidRPr="003D723E" w:rsidDel="00031BE8">
                <w:delText xml:space="preserve"> evidence that the </w:delText>
              </w:r>
              <w:r w:rsidDel="00031BE8">
                <w:delText>individual</w:delText>
              </w:r>
              <w:r w:rsidRPr="003D723E" w:rsidDel="00031BE8">
                <w:delText xml:space="preserve"> has completed </w:delText>
              </w:r>
              <w:r w:rsidR="00C63826" w:rsidDel="00031BE8">
                <w:delText>two</w:delText>
              </w:r>
              <w:r w:rsidRPr="003D723E" w:rsidDel="00031BE8">
                <w:delText xml:space="preserve"> shifts </w:delText>
              </w:r>
              <w:r w:rsidDel="00031BE8">
                <w:delText>on the job,</w:delText>
              </w:r>
              <w:r w:rsidRPr="003D723E" w:rsidDel="00031BE8">
                <w:delText xml:space="preserve"> fulfilling workplace requirements (these shifts may include normal rotations into and out of the relevant </w:delText>
              </w:r>
              <w:r w:rsidDel="00031BE8">
                <w:delText>work task</w:delText>
              </w:r>
              <w:r w:rsidRPr="003D723E" w:rsidDel="00031BE8">
                <w:delText>).</w:delText>
              </w:r>
            </w:del>
          </w:p>
          <w:p w14:paraId="2F21027D" w14:textId="6D56B74B" w:rsidR="00290C0B" w:rsidRPr="003D723E" w:rsidDel="00031BE8" w:rsidRDefault="00290C0B" w:rsidP="00290C0B">
            <w:pPr>
              <w:pStyle w:val="SIText"/>
              <w:rPr>
                <w:del w:id="74" w:author="Jenni Oldfield" w:date="2025-11-12T11:33:00Z" w16du:dateUtc="2025-11-12T00:33:00Z"/>
                <w:b/>
                <w:bCs/>
              </w:rPr>
            </w:pPr>
            <w:del w:id="75" w:author="Jenni Oldfield" w:date="2025-11-12T11:33:00Z" w16du:dateUtc="2025-11-12T00:33:00Z">
              <w:r w:rsidDel="00031BE8">
                <w:rPr>
                  <w:b/>
                  <w:bCs/>
                </w:rPr>
                <w:delText>In l</w:delText>
              </w:r>
              <w:r w:rsidRPr="003D723E" w:rsidDel="00031BE8">
                <w:rPr>
                  <w:b/>
                  <w:bCs/>
                </w:rPr>
                <w:delText xml:space="preserve">arger </w:delText>
              </w:r>
              <w:r w:rsidDel="00031BE8">
                <w:rPr>
                  <w:b/>
                  <w:bCs/>
                </w:rPr>
                <w:delText>meat processing premises</w:delText>
              </w:r>
            </w:del>
          </w:p>
          <w:p w14:paraId="694B4E3E" w14:textId="1BCF122D" w:rsidR="00290C0B" w:rsidDel="00031BE8" w:rsidRDefault="00290C0B" w:rsidP="00290C0B">
            <w:pPr>
              <w:pStyle w:val="SIText"/>
              <w:rPr>
                <w:del w:id="76" w:author="Jenni Oldfield" w:date="2025-11-12T11:33:00Z" w16du:dateUtc="2025-11-12T00:33:00Z"/>
              </w:rPr>
            </w:pPr>
            <w:del w:id="77" w:author="Jenni Oldfield" w:date="2025-11-12T11:33:00Z" w16du:dateUtc="2025-11-12T00:33:00Z">
              <w:r w:rsidDel="00031BE8">
                <w:delText>For large stock</w:delText>
              </w:r>
              <w:r w:rsidR="004B5C6F" w:rsidDel="00031BE8">
                <w:delText>,</w:delText>
              </w:r>
              <w:r w:rsidDel="00031BE8">
                <w:delText xml:space="preserve"> an </w:delText>
              </w:r>
              <w:r w:rsidRPr="00290C0B" w:rsidDel="00031BE8">
                <w:delText xml:space="preserve">assessor must observe the </w:delText>
              </w:r>
              <w:r w:rsidR="006A5C75" w:rsidDel="00031BE8">
                <w:delText>individual</w:delText>
              </w:r>
              <w:r w:rsidR="006A5C75" w:rsidRPr="00290C0B" w:rsidDel="00031BE8">
                <w:delText xml:space="preserve"> </w:delText>
              </w:r>
              <w:r w:rsidRPr="00290C0B" w:rsidDel="00031BE8">
                <w:delText>identify</w:delText>
              </w:r>
              <w:r w:rsidR="006A5C75" w:rsidDel="00031BE8">
                <w:delText>ing</w:delText>
              </w:r>
              <w:r w:rsidRPr="00290C0B" w:rsidDel="00031BE8">
                <w:delText xml:space="preserve"> a minimum of </w:delText>
              </w:r>
              <w:r w:rsidRPr="005A6D21" w:rsidDel="00031BE8">
                <w:delText xml:space="preserve">10 animals </w:delText>
              </w:r>
              <w:r w:rsidRPr="00290C0B" w:rsidDel="00031BE8">
                <w:delText xml:space="preserve">or for small stock a minimum of </w:delText>
              </w:r>
              <w:r w:rsidRPr="005A6D21" w:rsidDel="00031BE8">
                <w:delText>40 animals</w:delText>
              </w:r>
              <w:r w:rsidRPr="00290C0B" w:rsidDel="00031BE8">
                <w:delText>.</w:delText>
              </w:r>
            </w:del>
          </w:p>
          <w:p w14:paraId="015A4FB6" w14:textId="396F8511" w:rsidR="00290C0B" w:rsidRPr="003D723E" w:rsidRDefault="00290C0B" w:rsidP="00290C0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6382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CCB95DA" w14:textId="77777777" w:rsidR="00290C0B" w:rsidRPr="003F449E" w:rsidRDefault="00290C0B" w:rsidP="00290C0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E3E4BD8" w:rsidR="00E23759" w:rsidRDefault="00290C0B" w:rsidP="006B57CC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528343" w14:textId="0650B4D9" w:rsidR="005D2B0E" w:rsidRDefault="005D2B0E" w:rsidP="005D2B0E">
            <w:pPr>
              <w:pStyle w:val="SIBulletList1"/>
              <w:tabs>
                <w:tab w:val="clear" w:pos="357"/>
                <w:tab w:val="num" w:pos="360"/>
              </w:tabs>
            </w:pPr>
            <w:r>
              <w:t>the animal identification system in use at site, including the origin and nature of the system, its commercial importance, its role in food safety, and its role in traceability</w:t>
            </w:r>
          </w:p>
          <w:p w14:paraId="779D07BA" w14:textId="450A7E19" w:rsidR="00425569" w:rsidRDefault="00425569" w:rsidP="005D2B0E">
            <w:pPr>
              <w:pStyle w:val="SIBulletList1"/>
              <w:tabs>
                <w:tab w:val="clear" w:pos="357"/>
                <w:tab w:val="num" w:pos="360"/>
              </w:tabs>
            </w:pPr>
            <w:r w:rsidRPr="00425569">
              <w:t>the different types of animal identification systems</w:t>
            </w:r>
            <w:r w:rsidR="004B5C6F">
              <w:t>,</w:t>
            </w:r>
            <w:r w:rsidRPr="00425569">
              <w:t xml:space="preserve"> </w:t>
            </w:r>
            <w:r>
              <w:t xml:space="preserve">such as </w:t>
            </w:r>
            <w:r w:rsidRPr="00425569">
              <w:t xml:space="preserve">ear tags, </w:t>
            </w:r>
            <w:r w:rsidR="00C51A03">
              <w:t>tail tags, tattoos,</w:t>
            </w:r>
            <w:r w:rsidR="00C51A03" w:rsidRPr="00425569">
              <w:t xml:space="preserve"> </w:t>
            </w:r>
            <w:r w:rsidRPr="00425569">
              <w:t>bolus</w:t>
            </w:r>
            <w:r w:rsidR="00B372D6">
              <w:t>es</w:t>
            </w:r>
            <w:r w:rsidR="00C51A03">
              <w:t>, Radio Frequency Identification Devices</w:t>
            </w:r>
          </w:p>
          <w:p w14:paraId="78D768FB" w14:textId="5BAD75DE" w:rsidR="005D2B0E" w:rsidRDefault="005D2B0E" w:rsidP="005D2B0E">
            <w:pPr>
              <w:pStyle w:val="SIBulletList1"/>
            </w:pPr>
            <w:r>
              <w:t xml:space="preserve">the purpose of livestock data systems, such as National Livestock Identification System or </w:t>
            </w:r>
            <w:proofErr w:type="spellStart"/>
            <w:r>
              <w:t>PigPass</w:t>
            </w:r>
            <w:proofErr w:type="spellEnd"/>
          </w:p>
          <w:p w14:paraId="23CB95CE" w14:textId="0CAB1BB4" w:rsidR="005D2B0E" w:rsidRDefault="005D2B0E" w:rsidP="005D2B0E">
            <w:pPr>
              <w:pStyle w:val="SIBulletList1"/>
              <w:tabs>
                <w:tab w:val="clear" w:pos="357"/>
                <w:tab w:val="num" w:pos="360"/>
              </w:tabs>
            </w:pPr>
            <w:r>
              <w:t>national and state regulatory requirements for animal tags for animal species received at worksite</w:t>
            </w:r>
          </w:p>
          <w:p w14:paraId="2CCDFD46" w14:textId="534194E0" w:rsidR="004D6F12" w:rsidRDefault="00967B8C" w:rsidP="00C661D5">
            <w:pPr>
              <w:pStyle w:val="SIBulletList1"/>
            </w:pPr>
            <w:r>
              <w:t>the consequences of incorrect identification of animals</w:t>
            </w:r>
            <w:r w:rsidR="00C661D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7623D0" w14:textId="12D75B49" w:rsidR="00E62667" w:rsidRDefault="00E62667" w:rsidP="00E62667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E48AC5F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physical conditions:</w:t>
            </w:r>
          </w:p>
          <w:p w14:paraId="650968C3" w14:textId="76A7900E" w:rsidR="00E62667" w:rsidRPr="005A6D21" w:rsidRDefault="00E62667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 xml:space="preserve">skills must be demonstrated in a meat processing </w:t>
            </w:r>
            <w:r w:rsidR="00E23759" w:rsidRPr="005A6D21">
              <w:rPr>
                <w:i/>
                <w:iCs/>
              </w:rPr>
              <w:t>premises</w:t>
            </w:r>
            <w:r w:rsidRPr="005A6D21">
              <w:rPr>
                <w:i/>
                <w:iCs/>
              </w:rPr>
              <w:t xml:space="preserve"> at </w:t>
            </w:r>
            <w:r w:rsidR="00D72AFA" w:rsidRPr="005A6D21">
              <w:rPr>
                <w:i/>
                <w:iCs/>
              </w:rPr>
              <w:t>workplace</w:t>
            </w:r>
            <w:r w:rsidRPr="005A6D21">
              <w:rPr>
                <w:i/>
                <w:iCs/>
              </w:rPr>
              <w:t xml:space="preserve"> production</w:t>
            </w:r>
            <w:r w:rsidR="00D72AFA" w:rsidRPr="005A6D21">
              <w:rPr>
                <w:i/>
                <w:iCs/>
              </w:rPr>
              <w:t xml:space="preserve"> speed</w:t>
            </w:r>
          </w:p>
          <w:p w14:paraId="35050025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resources, equipment and materials:</w:t>
            </w:r>
          </w:p>
          <w:p w14:paraId="1BE35639" w14:textId="1BD79C04" w:rsidR="00E62667" w:rsidRPr="005A6D21" w:rsidRDefault="00E62667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>animal identification system and associated devices</w:t>
            </w:r>
          </w:p>
          <w:p w14:paraId="7B6F86D2" w14:textId="2477E7FE" w:rsidR="00E62667" w:rsidRPr="005A6D21" w:rsidRDefault="00425569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 xml:space="preserve">animals tagged with </w:t>
            </w:r>
            <w:r w:rsidR="00E23759" w:rsidRPr="005A6D21">
              <w:rPr>
                <w:i/>
                <w:iCs/>
              </w:rPr>
              <w:t xml:space="preserve">an approved </w:t>
            </w:r>
            <w:r w:rsidR="006A5C75">
              <w:rPr>
                <w:i/>
                <w:iCs/>
              </w:rPr>
              <w:t>identification</w:t>
            </w:r>
          </w:p>
          <w:p w14:paraId="4C2B7D40" w14:textId="77777777" w:rsidR="00E62667" w:rsidRDefault="00E62667" w:rsidP="00E62667">
            <w:pPr>
              <w:pStyle w:val="SIBulletList1"/>
              <w:tabs>
                <w:tab w:val="clear" w:pos="357"/>
                <w:tab w:val="num" w:pos="360"/>
              </w:tabs>
            </w:pPr>
            <w:r>
              <w:t>specifications:</w:t>
            </w:r>
          </w:p>
          <w:p w14:paraId="650E679E" w14:textId="0B85B083" w:rsidR="004D241C" w:rsidRPr="005A6D21" w:rsidRDefault="004048E6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 w:rsidRPr="005A6D21">
              <w:rPr>
                <w:i/>
                <w:iCs/>
              </w:rPr>
              <w:t>task-related documents</w:t>
            </w:r>
          </w:p>
          <w:p w14:paraId="190FF174" w14:textId="2D98E32C" w:rsidR="004D241C" w:rsidRDefault="00D72AFA" w:rsidP="00BD4FED">
            <w:pPr>
              <w:pStyle w:val="SIBulletList1"/>
            </w:pPr>
            <w:r>
              <w:t>personnel</w:t>
            </w:r>
            <w:r w:rsidR="004D241C">
              <w:t>:</w:t>
            </w:r>
          </w:p>
          <w:p w14:paraId="3B70DD50" w14:textId="4948DF36" w:rsidR="00E62667" w:rsidRPr="005A6D21" w:rsidRDefault="00311146" w:rsidP="00E62667">
            <w:pPr>
              <w:pStyle w:val="SIBulletList2"/>
              <w:tabs>
                <w:tab w:val="clear" w:pos="357"/>
                <w:tab w:val="num" w:pos="720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290C0B">
              <w:rPr>
                <w:i/>
                <w:iCs/>
              </w:rPr>
              <w:t>workplace</w:t>
            </w:r>
            <w:r w:rsidR="004D241C" w:rsidRPr="005A6D21">
              <w:rPr>
                <w:i/>
                <w:iCs/>
              </w:rPr>
              <w:t xml:space="preserve"> supervisor</w:t>
            </w:r>
            <w:r w:rsidR="00290C0B">
              <w:rPr>
                <w:i/>
                <w:iCs/>
              </w:rPr>
              <w:t xml:space="preserve"> or mentor</w:t>
            </w:r>
            <w:r w:rsidR="00E62667" w:rsidRPr="005A6D21">
              <w:rPr>
                <w:i/>
                <w:iCs/>
              </w:rPr>
              <w:t>.</w:t>
            </w:r>
          </w:p>
          <w:p w14:paraId="04275973" w14:textId="77777777" w:rsidR="00E62667" w:rsidRDefault="00E62667" w:rsidP="00E62667">
            <w:pPr>
              <w:pStyle w:val="SIText"/>
            </w:pPr>
            <w:r>
              <w:t xml:space="preserve">Assessment for this unit must include at least three forms of evidence. </w:t>
            </w:r>
          </w:p>
          <w:p w14:paraId="44C862F4" w14:textId="77777777" w:rsidR="00E62667" w:rsidRDefault="00E62667" w:rsidP="00E62667">
            <w:pPr>
              <w:pStyle w:val="SIText"/>
            </w:pPr>
            <w:r>
              <w:t>Assessors of this unit must satisfy the requirements for assessors in applicable vocational education and training legislation, frameworks and/or standards.</w:t>
            </w:r>
          </w:p>
          <w:p w14:paraId="2BF144A7" w14:textId="77777777" w:rsidR="00290C0B" w:rsidRPr="002169F5" w:rsidRDefault="00290C0B" w:rsidP="00290C0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98502FA" w:rsidR="00290C0B" w:rsidRDefault="00290C0B" w:rsidP="00E6266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54E62FF" w:rsidR="00CD3DE8" w:rsidRDefault="004B5C6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179F6" w14:textId="77777777" w:rsidR="00026797" w:rsidRDefault="00026797" w:rsidP="00A31F58">
      <w:pPr>
        <w:spacing w:after="0" w:line="240" w:lineRule="auto"/>
      </w:pPr>
      <w:r>
        <w:separator/>
      </w:r>
    </w:p>
  </w:endnote>
  <w:endnote w:type="continuationSeparator" w:id="0">
    <w:p w14:paraId="21D7EEFB" w14:textId="77777777" w:rsidR="00026797" w:rsidRDefault="0002679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2AB00" w14:textId="77777777" w:rsidR="00026797" w:rsidRDefault="00026797" w:rsidP="00A31F58">
      <w:pPr>
        <w:spacing w:after="0" w:line="240" w:lineRule="auto"/>
      </w:pPr>
      <w:r>
        <w:separator/>
      </w:r>
    </w:p>
  </w:footnote>
  <w:footnote w:type="continuationSeparator" w:id="0">
    <w:p w14:paraId="3097F118" w14:textId="77777777" w:rsidR="00026797" w:rsidRDefault="0002679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0DA946D0" w:rsidR="00C960E6" w:rsidRDefault="002D04CE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11450C" w:rsidRPr="00690997">
          <w:rPr>
            <w:rFonts w:eastAsia="Times New Roman" w:cstheme="minorHAnsi"/>
            <w:lang w:eastAsia="en-AU"/>
          </w:rPr>
          <w:t>AMP</w:t>
        </w:r>
        <w:r w:rsidR="00F64030">
          <w:rPr>
            <w:rFonts w:eastAsia="Times New Roman" w:cstheme="minorHAnsi"/>
            <w:lang w:eastAsia="en-AU"/>
          </w:rPr>
          <w:t>LSK</w:t>
        </w:r>
        <w:r w:rsidR="0011450C" w:rsidRPr="00690997">
          <w:rPr>
            <w:rFonts w:eastAsia="Times New Roman" w:cstheme="minorHAnsi"/>
            <w:lang w:eastAsia="en-AU"/>
          </w:rPr>
          <w:t>2</w:t>
        </w:r>
        <w:r w:rsidR="00CB0317">
          <w:rPr>
            <w:rFonts w:eastAsia="Times New Roman" w:cstheme="minorHAnsi"/>
            <w:lang w:eastAsia="en-AU"/>
          </w:rPr>
          <w:t>07</w:t>
        </w:r>
        <w:r w:rsidR="00CB05B1" w:rsidRPr="00CB05B1">
          <w:t xml:space="preserve"> Identify animals using electronic </w:t>
        </w:r>
        <w:r w:rsidR="00CC0F1C">
          <w:t xml:space="preserve">or </w:t>
        </w:r>
        <w:r w:rsidR="006A5C75">
          <w:t xml:space="preserve">other </w:t>
        </w:r>
        <w:r w:rsidR="00CB05B1" w:rsidRPr="00CB05B1">
          <w:t>systems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797"/>
    <w:rsid w:val="00031BE8"/>
    <w:rsid w:val="00034662"/>
    <w:rsid w:val="00034AD5"/>
    <w:rsid w:val="00043E19"/>
    <w:rsid w:val="000526F2"/>
    <w:rsid w:val="0006755A"/>
    <w:rsid w:val="00093962"/>
    <w:rsid w:val="000A166E"/>
    <w:rsid w:val="000A3C05"/>
    <w:rsid w:val="000B7BA2"/>
    <w:rsid w:val="000C2D63"/>
    <w:rsid w:val="000C695D"/>
    <w:rsid w:val="000D1621"/>
    <w:rsid w:val="000D2541"/>
    <w:rsid w:val="000D7106"/>
    <w:rsid w:val="0011450C"/>
    <w:rsid w:val="00130380"/>
    <w:rsid w:val="00143A6E"/>
    <w:rsid w:val="00145CA6"/>
    <w:rsid w:val="00165A1B"/>
    <w:rsid w:val="00181EB8"/>
    <w:rsid w:val="0018209D"/>
    <w:rsid w:val="0018245B"/>
    <w:rsid w:val="00191B2B"/>
    <w:rsid w:val="001B320C"/>
    <w:rsid w:val="001D04FC"/>
    <w:rsid w:val="001F15A4"/>
    <w:rsid w:val="001F6561"/>
    <w:rsid w:val="0020173E"/>
    <w:rsid w:val="00213B8E"/>
    <w:rsid w:val="002269B6"/>
    <w:rsid w:val="00241F8D"/>
    <w:rsid w:val="00243D66"/>
    <w:rsid w:val="00245AF9"/>
    <w:rsid w:val="00252B64"/>
    <w:rsid w:val="002536CE"/>
    <w:rsid w:val="00266AD6"/>
    <w:rsid w:val="00290C0B"/>
    <w:rsid w:val="002941AB"/>
    <w:rsid w:val="002A4AF9"/>
    <w:rsid w:val="002B5E0E"/>
    <w:rsid w:val="002B6FFD"/>
    <w:rsid w:val="002B779C"/>
    <w:rsid w:val="002C51A2"/>
    <w:rsid w:val="002D04CE"/>
    <w:rsid w:val="002D45DD"/>
    <w:rsid w:val="002D785C"/>
    <w:rsid w:val="002F3D5C"/>
    <w:rsid w:val="00301710"/>
    <w:rsid w:val="00303F8C"/>
    <w:rsid w:val="00311146"/>
    <w:rsid w:val="00320155"/>
    <w:rsid w:val="003460BC"/>
    <w:rsid w:val="003556ED"/>
    <w:rsid w:val="00357C5E"/>
    <w:rsid w:val="00370A20"/>
    <w:rsid w:val="00390D9C"/>
    <w:rsid w:val="00392953"/>
    <w:rsid w:val="003A3607"/>
    <w:rsid w:val="003A599B"/>
    <w:rsid w:val="003A69B0"/>
    <w:rsid w:val="003C2946"/>
    <w:rsid w:val="003C5726"/>
    <w:rsid w:val="003D2200"/>
    <w:rsid w:val="003F426B"/>
    <w:rsid w:val="004011B0"/>
    <w:rsid w:val="0040270F"/>
    <w:rsid w:val="004048E6"/>
    <w:rsid w:val="00422906"/>
    <w:rsid w:val="00425569"/>
    <w:rsid w:val="00427903"/>
    <w:rsid w:val="004333DC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4916"/>
    <w:rsid w:val="004B5C6F"/>
    <w:rsid w:val="004C5383"/>
    <w:rsid w:val="004C6933"/>
    <w:rsid w:val="004C71D8"/>
    <w:rsid w:val="004D241C"/>
    <w:rsid w:val="004D6F12"/>
    <w:rsid w:val="004D7A23"/>
    <w:rsid w:val="004E2F5C"/>
    <w:rsid w:val="004F1592"/>
    <w:rsid w:val="00517713"/>
    <w:rsid w:val="005366D2"/>
    <w:rsid w:val="00565971"/>
    <w:rsid w:val="00574B57"/>
    <w:rsid w:val="00584F93"/>
    <w:rsid w:val="005A6D21"/>
    <w:rsid w:val="005C14AF"/>
    <w:rsid w:val="005D29D6"/>
    <w:rsid w:val="005D2B0E"/>
    <w:rsid w:val="005D2CDD"/>
    <w:rsid w:val="005E14F0"/>
    <w:rsid w:val="005E7C5F"/>
    <w:rsid w:val="00600188"/>
    <w:rsid w:val="00611CC8"/>
    <w:rsid w:val="006163E3"/>
    <w:rsid w:val="00617041"/>
    <w:rsid w:val="006474E2"/>
    <w:rsid w:val="006559E7"/>
    <w:rsid w:val="00663B83"/>
    <w:rsid w:val="00697CFB"/>
    <w:rsid w:val="006A5C75"/>
    <w:rsid w:val="006B57CC"/>
    <w:rsid w:val="006B5D22"/>
    <w:rsid w:val="006F6C94"/>
    <w:rsid w:val="007062B6"/>
    <w:rsid w:val="00711827"/>
    <w:rsid w:val="0071412A"/>
    <w:rsid w:val="00715042"/>
    <w:rsid w:val="00724E29"/>
    <w:rsid w:val="0073050A"/>
    <w:rsid w:val="00730C66"/>
    <w:rsid w:val="0073329E"/>
    <w:rsid w:val="00752951"/>
    <w:rsid w:val="007774B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36C37"/>
    <w:rsid w:val="00840AE5"/>
    <w:rsid w:val="00847069"/>
    <w:rsid w:val="008547C7"/>
    <w:rsid w:val="00874912"/>
    <w:rsid w:val="00881257"/>
    <w:rsid w:val="0088683C"/>
    <w:rsid w:val="00887523"/>
    <w:rsid w:val="008912C4"/>
    <w:rsid w:val="00893CA6"/>
    <w:rsid w:val="008F022F"/>
    <w:rsid w:val="009040DB"/>
    <w:rsid w:val="00914B8F"/>
    <w:rsid w:val="0091674B"/>
    <w:rsid w:val="00936924"/>
    <w:rsid w:val="0094240E"/>
    <w:rsid w:val="00951B10"/>
    <w:rsid w:val="0096322E"/>
    <w:rsid w:val="00967B8C"/>
    <w:rsid w:val="00980521"/>
    <w:rsid w:val="00994D5D"/>
    <w:rsid w:val="00996B07"/>
    <w:rsid w:val="009A7037"/>
    <w:rsid w:val="009B2D0A"/>
    <w:rsid w:val="009B3F2C"/>
    <w:rsid w:val="009C0027"/>
    <w:rsid w:val="00A0279E"/>
    <w:rsid w:val="00A173C7"/>
    <w:rsid w:val="00A2515C"/>
    <w:rsid w:val="00A304AE"/>
    <w:rsid w:val="00A31F58"/>
    <w:rsid w:val="00A35E64"/>
    <w:rsid w:val="00A6352D"/>
    <w:rsid w:val="00A711F2"/>
    <w:rsid w:val="00A74884"/>
    <w:rsid w:val="00A776E2"/>
    <w:rsid w:val="00A84830"/>
    <w:rsid w:val="00A92253"/>
    <w:rsid w:val="00A965FD"/>
    <w:rsid w:val="00A97D68"/>
    <w:rsid w:val="00AB7B57"/>
    <w:rsid w:val="00AC3944"/>
    <w:rsid w:val="00AD3EFF"/>
    <w:rsid w:val="00AE19DE"/>
    <w:rsid w:val="00AE4A97"/>
    <w:rsid w:val="00AF1960"/>
    <w:rsid w:val="00AF6FF0"/>
    <w:rsid w:val="00B12287"/>
    <w:rsid w:val="00B31E0E"/>
    <w:rsid w:val="00B35146"/>
    <w:rsid w:val="00B372D6"/>
    <w:rsid w:val="00B5565F"/>
    <w:rsid w:val="00B55FD2"/>
    <w:rsid w:val="00B6084E"/>
    <w:rsid w:val="00B654CA"/>
    <w:rsid w:val="00B6649F"/>
    <w:rsid w:val="00B76695"/>
    <w:rsid w:val="00B76A92"/>
    <w:rsid w:val="00B93720"/>
    <w:rsid w:val="00B9729C"/>
    <w:rsid w:val="00BA5306"/>
    <w:rsid w:val="00BA7A86"/>
    <w:rsid w:val="00BB56FA"/>
    <w:rsid w:val="00BB6E0C"/>
    <w:rsid w:val="00BB7F92"/>
    <w:rsid w:val="00BD4FED"/>
    <w:rsid w:val="00BE46B2"/>
    <w:rsid w:val="00BE6877"/>
    <w:rsid w:val="00C07989"/>
    <w:rsid w:val="00C12347"/>
    <w:rsid w:val="00C43F3C"/>
    <w:rsid w:val="00C465B3"/>
    <w:rsid w:val="00C51A03"/>
    <w:rsid w:val="00C63826"/>
    <w:rsid w:val="00C63F9B"/>
    <w:rsid w:val="00C65106"/>
    <w:rsid w:val="00C661D5"/>
    <w:rsid w:val="00C960E6"/>
    <w:rsid w:val="00CB0317"/>
    <w:rsid w:val="00CB05B1"/>
    <w:rsid w:val="00CB334A"/>
    <w:rsid w:val="00CB37E5"/>
    <w:rsid w:val="00CC037A"/>
    <w:rsid w:val="00CC0F1C"/>
    <w:rsid w:val="00CD2975"/>
    <w:rsid w:val="00CD3DE8"/>
    <w:rsid w:val="00CE6439"/>
    <w:rsid w:val="00CF29BC"/>
    <w:rsid w:val="00D57F8A"/>
    <w:rsid w:val="00D65E4C"/>
    <w:rsid w:val="00D72AFA"/>
    <w:rsid w:val="00D73250"/>
    <w:rsid w:val="00D841E3"/>
    <w:rsid w:val="00D91902"/>
    <w:rsid w:val="00D9346D"/>
    <w:rsid w:val="00D9385D"/>
    <w:rsid w:val="00DA13E4"/>
    <w:rsid w:val="00DA1460"/>
    <w:rsid w:val="00DA3855"/>
    <w:rsid w:val="00DB1384"/>
    <w:rsid w:val="00DB3C9F"/>
    <w:rsid w:val="00DD30CE"/>
    <w:rsid w:val="00DE26CE"/>
    <w:rsid w:val="00E038F9"/>
    <w:rsid w:val="00E12424"/>
    <w:rsid w:val="00E138E9"/>
    <w:rsid w:val="00E23759"/>
    <w:rsid w:val="00E36656"/>
    <w:rsid w:val="00E37DEC"/>
    <w:rsid w:val="00E4130D"/>
    <w:rsid w:val="00E45010"/>
    <w:rsid w:val="00E47868"/>
    <w:rsid w:val="00E54B60"/>
    <w:rsid w:val="00E5576D"/>
    <w:rsid w:val="00E62667"/>
    <w:rsid w:val="00EB2A3E"/>
    <w:rsid w:val="00EB429F"/>
    <w:rsid w:val="00EB7BD5"/>
    <w:rsid w:val="00ED1034"/>
    <w:rsid w:val="00EE539E"/>
    <w:rsid w:val="00EF38D5"/>
    <w:rsid w:val="00F006E6"/>
    <w:rsid w:val="00F1749F"/>
    <w:rsid w:val="00F35219"/>
    <w:rsid w:val="00F3546E"/>
    <w:rsid w:val="00F4120A"/>
    <w:rsid w:val="00F4670D"/>
    <w:rsid w:val="00F64030"/>
    <w:rsid w:val="00F647A0"/>
    <w:rsid w:val="00F71ABC"/>
    <w:rsid w:val="00F900CF"/>
    <w:rsid w:val="00FA4565"/>
    <w:rsid w:val="00FB6523"/>
    <w:rsid w:val="00FD4E84"/>
    <w:rsid w:val="00FF0F77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1450C"/>
    <w:pPr>
      <w:spacing w:after="0" w:line="240" w:lineRule="auto"/>
    </w:pPr>
  </w:style>
  <w:style w:type="character" w:customStyle="1" w:styleId="SITemporaryText-green">
    <w:name w:val="SI Temporary Text - green"/>
    <w:basedOn w:val="DefaultParagraphFont"/>
    <w:uiPriority w:val="1"/>
    <w:qFormat/>
    <w:rsid w:val="0011450C"/>
    <w:rPr>
      <w:rFonts w:ascii="Arial" w:hAnsi="Arial" w:cs="Arial" w:hint="default"/>
      <w:color w:val="00B050"/>
      <w:sz w:val="22"/>
    </w:rPr>
  </w:style>
  <w:style w:type="paragraph" w:customStyle="1" w:styleId="BodyTextBold">
    <w:name w:val="Body Text Bold"/>
    <w:basedOn w:val="BodyText"/>
    <w:qFormat/>
    <w:rsid w:val="00290C0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90C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9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4BD5EBAB-0CCA-44F3-ACB0-A944577A82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565182-A76A-44D2-B3A1-73B1E5A78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3EFB1-9EC5-4C59-B014-08FA2EB839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4</Pages>
  <Words>1002</Words>
  <Characters>6440</Characters>
  <Application>Microsoft Office Word</Application>
  <DocSecurity>0</DocSecurity>
  <Lines>207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2023-11-14T00:55:00Z</dcterms:created>
  <dcterms:modified xsi:type="dcterms:W3CDTF">2025-11-12T23:26:00Z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